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0F41E7DE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del w:id="0" w:author="Andrea Bergmannová" w:date="2016-11-02T14:57:00Z">
        <w:r w:rsidRPr="00B92051" w:rsidDel="0018199E">
          <w:rPr>
            <w:rFonts w:asciiTheme="minorHAnsi" w:hAnsiTheme="minorHAnsi" w:cstheme="minorHAnsi"/>
            <w:b/>
            <w:color w:val="404040"/>
            <w:szCs w:val="19"/>
            <w:lang w:val="sk-SK"/>
          </w:rPr>
          <w:delText xml:space="preserve">RO </w:delText>
        </w:r>
      </w:del>
      <w:ins w:id="1" w:author="Andrea Bergmannová" w:date="2016-11-02T14:57:00Z">
        <w:r w:rsidR="0018199E">
          <w:rPr>
            <w:rFonts w:asciiTheme="minorHAnsi" w:hAnsiTheme="minorHAnsi" w:cstheme="minorHAnsi"/>
            <w:b/>
            <w:color w:val="404040"/>
            <w:szCs w:val="19"/>
            <w:lang w:val="sk-SK"/>
          </w:rPr>
          <w:t>S</w:t>
        </w:r>
        <w:r w:rsidR="0018199E" w:rsidRPr="00B92051">
          <w:rPr>
            <w:rFonts w:asciiTheme="minorHAnsi" w:hAnsiTheme="minorHAnsi" w:cstheme="minorHAnsi"/>
            <w:b/>
            <w:color w:val="404040"/>
            <w:szCs w:val="19"/>
            <w:lang w:val="sk-SK"/>
          </w:rPr>
          <w:t xml:space="preserve">O </w:t>
        </w:r>
      </w:ins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pre </w:t>
      </w:r>
      <w:del w:id="2" w:author="Andrea Bergmannová" w:date="2016-11-02T14:58:00Z">
        <w:r w:rsidRPr="00B92051" w:rsidDel="0018199E">
          <w:rPr>
            <w:rFonts w:asciiTheme="minorHAnsi" w:hAnsiTheme="minorHAnsi" w:cstheme="minorHAnsi"/>
            <w:b/>
            <w:color w:val="404040"/>
            <w:szCs w:val="19"/>
            <w:lang w:val="sk-SK"/>
          </w:rPr>
          <w:delText>OP EVS</w:delText>
        </w:r>
      </w:del>
      <w:ins w:id="3" w:author="Andrea Bergmannová" w:date="2016-11-02T14:58:00Z">
        <w:r w:rsidR="0018199E">
          <w:rPr>
            <w:rFonts w:asciiTheme="minorHAnsi" w:hAnsiTheme="minorHAnsi" w:cstheme="minorHAnsi"/>
            <w:b/>
            <w:color w:val="404040"/>
            <w:szCs w:val="19"/>
            <w:lang w:val="sk-SK"/>
          </w:rPr>
          <w:t>OP ĽZ</w:t>
        </w:r>
      </w:ins>
    </w:p>
    <w:p w14:paraId="50B0F98A" w14:textId="28156099" w:rsidR="00B94777" w:rsidRDefault="00F67761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2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F67761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3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49C84E38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proofErr w:type="gramStart"/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.</w:t>
      </w:r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651C08" w:rsidRPr="00651C08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4C738551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4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34094516" w:rsidR="00E76C20" w:rsidRPr="00B92051" w:rsidRDefault="00E76C20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del w:id="4" w:author="Andrea Bergmannová" w:date="2016-11-02T14:58:00Z">
              <w:r w:rsidRPr="00B92051" w:rsidDel="0018199E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delText xml:space="preserve">RO </w:delText>
              </w:r>
            </w:del>
            <w:ins w:id="5" w:author="Andrea Bergmannová" w:date="2016-11-02T14:58:00Z">
              <w:r w:rsidR="0018199E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t>S</w:t>
              </w:r>
              <w:r w:rsidR="0018199E" w:rsidRPr="00B92051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t xml:space="preserve">O </w:t>
              </w:r>
            </w:ins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pre OP </w:t>
            </w:r>
            <w:del w:id="6" w:author="Andrea Bergmannová" w:date="2016-11-02T14:58:00Z">
              <w:r w:rsidRPr="00B92051" w:rsidDel="0018199E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delText>EVS</w:delText>
              </w:r>
            </w:del>
            <w:ins w:id="7" w:author="Andrea Bergmannová" w:date="2016-11-02T14:58:00Z">
              <w:r w:rsidR="0018199E">
                <w:rPr>
                  <w:rFonts w:asciiTheme="minorHAnsi" w:hAnsiTheme="minorHAnsi" w:cstheme="minorHAnsi"/>
                  <w:color w:val="000000"/>
                  <w:szCs w:val="19"/>
                  <w:lang w:eastAsia="sk-SK"/>
                </w:rPr>
                <w:t>ĽZ</w:t>
              </w:r>
            </w:ins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5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304317B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10B1F8B3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3A6A0E62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color w:val="FF0000"/>
          <w:szCs w:val="19"/>
        </w:rPr>
      </w:pPr>
    </w:p>
    <w:p w14:paraId="57E8C1CB" w14:textId="0CE7DD50" w:rsidR="00DC1DB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04E1D023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C6C1375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11179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1134" w:right="1418" w:bottom="1418" w:left="1418" w:header="426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723A6" w14:textId="77777777" w:rsidR="004D0521" w:rsidRDefault="004D0521">
      <w:r>
        <w:separator/>
      </w:r>
    </w:p>
    <w:p w14:paraId="664F64A1" w14:textId="77777777" w:rsidR="004D0521" w:rsidRDefault="004D0521"/>
  </w:endnote>
  <w:endnote w:type="continuationSeparator" w:id="0">
    <w:p w14:paraId="0468A030" w14:textId="77777777" w:rsidR="004D0521" w:rsidRDefault="004D0521">
      <w:r>
        <w:continuationSeparator/>
      </w:r>
    </w:p>
    <w:p w14:paraId="3CD60776" w14:textId="77777777" w:rsidR="004D0521" w:rsidRDefault="004D0521"/>
  </w:endnote>
  <w:endnote w:type="continuationNotice" w:id="1">
    <w:p w14:paraId="7D6F3AE1" w14:textId="77777777" w:rsidR="004D0521" w:rsidRDefault="004D0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06123" w14:textId="77777777" w:rsidR="00F67761" w:rsidRDefault="00F677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DEF0C7" w14:textId="77777777" w:rsidR="0011179B" w:rsidRDefault="0011179B">
        <w:pPr>
          <w:pStyle w:val="Pta"/>
          <w:jc w:val="right"/>
        </w:pPr>
      </w:p>
      <w:p w14:paraId="37CB79B4" w14:textId="246D9B3A" w:rsidR="0011179B" w:rsidRDefault="0011179B" w:rsidP="0011179B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1408BBCB" w14:textId="3518C730" w:rsidR="0011179B" w:rsidRDefault="0011179B" w:rsidP="0011179B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4 – </w:t>
        </w:r>
        <w:proofErr w:type="spellStart"/>
        <w:r>
          <w:rPr>
            <w:rFonts w:cs="Arial"/>
            <w:szCs w:val="16"/>
          </w:rPr>
          <w:t>Informácia</w:t>
        </w:r>
        <w:proofErr w:type="spellEnd"/>
        <w:r>
          <w:rPr>
            <w:rFonts w:cs="Arial"/>
            <w:szCs w:val="16"/>
          </w:rPr>
          <w:t xml:space="preserve"> o </w:t>
        </w:r>
        <w:proofErr w:type="spellStart"/>
        <w:r>
          <w:rPr>
            <w:rFonts w:cs="Arial"/>
            <w:szCs w:val="16"/>
          </w:rPr>
          <w:t>zverejnení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výzvy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na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súťaž</w:t>
        </w:r>
        <w:proofErr w:type="spellEnd"/>
      </w:p>
      <w:p w14:paraId="57E8C206" w14:textId="37C7D4A4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7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D00CC" w14:textId="77777777" w:rsidR="00F67761" w:rsidRDefault="00F677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001F2" w14:textId="77777777" w:rsidR="004D0521" w:rsidRDefault="004D0521">
      <w:r>
        <w:separator/>
      </w:r>
    </w:p>
    <w:p w14:paraId="21778E76" w14:textId="77777777" w:rsidR="004D0521" w:rsidRDefault="004D0521"/>
  </w:footnote>
  <w:footnote w:type="continuationSeparator" w:id="0">
    <w:p w14:paraId="779FF464" w14:textId="77777777" w:rsidR="004D0521" w:rsidRDefault="004D0521">
      <w:r>
        <w:continuationSeparator/>
      </w:r>
    </w:p>
    <w:p w14:paraId="4E6FA27B" w14:textId="77777777" w:rsidR="004D0521" w:rsidRDefault="004D0521"/>
  </w:footnote>
  <w:footnote w:type="continuationNotice" w:id="1">
    <w:p w14:paraId="790F391B" w14:textId="77777777" w:rsidR="004D0521" w:rsidRDefault="004D0521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  <w:proofErr w:type="gramEnd"/>
    </w:p>
  </w:footnote>
  <w:footnote w:id="3">
    <w:p w14:paraId="489BD8F7" w14:textId="1BE8D498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651C08">
        <w:rPr>
          <w:rFonts w:ascii="Times New Roman" w:hAnsi="Times New Roman"/>
        </w:rPr>
        <w:t>8</w:t>
      </w:r>
      <w:r w:rsidR="00651C08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1DDF4F94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1AFC9E0F" w14:textId="77777777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68486F40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3DE0E73B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86EF0" w14:textId="77777777" w:rsidR="00F67761" w:rsidRDefault="00F6776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2925E725" w:rsidR="006D04C5" w:rsidRPr="00624DC2" w:rsidRDefault="00F67761" w:rsidP="00317EA6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2E213FA6" wp14:editId="5E590D8F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8" w:name="_GoBack"/>
    <w:bookmarkEnd w:id="8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1A13A" w14:textId="77777777" w:rsidR="00F67761" w:rsidRDefault="00F6776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4B14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179B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99E"/>
    <w:rsid w:val="00182252"/>
    <w:rsid w:val="00182989"/>
    <w:rsid w:val="00182C05"/>
    <w:rsid w:val="00185ECC"/>
    <w:rsid w:val="00186283"/>
    <w:rsid w:val="001866F9"/>
    <w:rsid w:val="00186FFC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7EA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521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7D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C0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607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5FC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07DD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5BF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67761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hyperlink" Target="mailto:vo.sep@min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mailto:vo.sep@minv.sk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zakazkycko@vlada.gov.sk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4C544D3-18D1-466B-92D9-A3A7D95A0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BB7014-B5C2-48CF-A49F-AE7DCDE2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15</cp:revision>
  <cp:lastPrinted>2006-02-10T13:19:00Z</cp:lastPrinted>
  <dcterms:created xsi:type="dcterms:W3CDTF">2015-06-17T14:57:00Z</dcterms:created>
  <dcterms:modified xsi:type="dcterms:W3CDTF">2016-11-02T14:38:00Z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